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D3CF1" w14:textId="77777777" w:rsidR="007A0B6A" w:rsidRDefault="007A0B6A">
      <w:pPr>
        <w:pStyle w:val="Corp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Open Sans"/>
          <w:noProof/>
          <w:shd w:val="clear" w:color="auto" w:fill="FFFFFF"/>
          <w:lang w:val="pt-BR"/>
        </w:rPr>
        <w:drawing>
          <wp:inline distT="0" distB="0" distL="0" distR="0" wp14:anchorId="0D3EA37E" wp14:editId="3712DDF8">
            <wp:extent cx="709752" cy="709752"/>
            <wp:effectExtent l="0" t="0" r="0" b="0"/>
            <wp:docPr id="1" name="Imagem 1" descr="C:\Users\07308978699\AppData\Local\Microsoft\Windows\INetCache\Content.MSO\988D123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7308978699\AppData\Local\Microsoft\Windows\INetCache\Content.MSO\988D123C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752" cy="709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7E509" w14:textId="77777777" w:rsidR="007A0B6A" w:rsidRDefault="007A0B6A">
      <w:pPr>
        <w:pStyle w:val="Corp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AA4AEE" w14:textId="77777777" w:rsidR="007A0B6A" w:rsidRDefault="007A0B6A">
      <w:pPr>
        <w:pStyle w:val="Corp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09834D" w14:textId="77777777" w:rsidR="00001DF0" w:rsidRPr="002D6D90" w:rsidRDefault="007A0B6A">
      <w:pPr>
        <w:pStyle w:val="Corp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6D90">
        <w:rPr>
          <w:rFonts w:ascii="Times New Roman" w:hAnsi="Times New Roman" w:cs="Times New Roman"/>
          <w:b/>
          <w:bCs/>
          <w:sz w:val="24"/>
          <w:szCs w:val="24"/>
        </w:rPr>
        <w:t>RESOLUÇÃO CGEN N.º 1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D6D90">
        <w:rPr>
          <w:rFonts w:ascii="Times New Roman" w:hAnsi="Times New Roman" w:cs="Times New Roman"/>
          <w:b/>
          <w:bCs/>
          <w:sz w:val="24"/>
          <w:szCs w:val="24"/>
        </w:rPr>
        <w:t>, DE 1</w:t>
      </w:r>
      <w:r w:rsidR="00D0140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2D6D90">
        <w:rPr>
          <w:rFonts w:ascii="Times New Roman" w:hAnsi="Times New Roman" w:cs="Times New Roman"/>
          <w:b/>
          <w:bCs/>
          <w:sz w:val="24"/>
          <w:szCs w:val="24"/>
        </w:rPr>
        <w:t xml:space="preserve"> DE JUNHO DE 2018.</w:t>
      </w:r>
    </w:p>
    <w:p w14:paraId="04FED7C0" w14:textId="77777777" w:rsidR="00001DF0" w:rsidRPr="002D6D90" w:rsidRDefault="00001DF0">
      <w:pPr>
        <w:pStyle w:val="Corpo"/>
        <w:rPr>
          <w:rFonts w:ascii="Times New Roman" w:hAnsi="Times New Roman" w:cs="Times New Roman"/>
          <w:sz w:val="24"/>
          <w:szCs w:val="24"/>
        </w:rPr>
      </w:pPr>
    </w:p>
    <w:p w14:paraId="3FA78BC2" w14:textId="77777777" w:rsidR="00001DF0" w:rsidRPr="002D6D90" w:rsidRDefault="00001DF0">
      <w:pPr>
        <w:pStyle w:val="Corpo"/>
        <w:rPr>
          <w:rFonts w:ascii="Times New Roman" w:hAnsi="Times New Roman" w:cs="Times New Roman"/>
          <w:sz w:val="24"/>
          <w:szCs w:val="24"/>
        </w:rPr>
      </w:pPr>
    </w:p>
    <w:p w14:paraId="19A9755C" w14:textId="77777777" w:rsidR="00001DF0" w:rsidRPr="002D6D90" w:rsidRDefault="00372ACE">
      <w:pPr>
        <w:pStyle w:val="Corpo"/>
        <w:ind w:left="43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D6D90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="00737E5C" w:rsidRPr="002D6D90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2D6D90">
        <w:rPr>
          <w:rFonts w:ascii="Times New Roman" w:hAnsi="Times New Roman" w:cs="Times New Roman"/>
          <w:i/>
          <w:iCs/>
          <w:sz w:val="24"/>
          <w:szCs w:val="24"/>
        </w:rPr>
        <w:t xml:space="preserve">conhece que permanecem válidos </w:t>
      </w:r>
      <w:bookmarkStart w:id="0" w:name="_Hlk516130782"/>
      <w:r w:rsidRPr="002D6D90">
        <w:rPr>
          <w:rFonts w:ascii="Times New Roman" w:hAnsi="Times New Roman" w:cs="Times New Roman"/>
          <w:i/>
          <w:iCs/>
          <w:sz w:val="24"/>
          <w:szCs w:val="24"/>
        </w:rPr>
        <w:t>os Termos de Transferência de</w:t>
      </w:r>
      <w:r w:rsidR="00737E5C" w:rsidRPr="002D6D9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D6D90">
        <w:rPr>
          <w:rFonts w:ascii="Times New Roman" w:hAnsi="Times New Roman" w:cs="Times New Roman"/>
          <w:i/>
          <w:iCs/>
          <w:sz w:val="24"/>
          <w:szCs w:val="24"/>
        </w:rPr>
        <w:t xml:space="preserve">Material (TTMs), Guias de Remessa ou outros documentos </w:t>
      </w:r>
      <w:r w:rsidR="00A21745">
        <w:rPr>
          <w:rFonts w:ascii="Times New Roman" w:hAnsi="Times New Roman" w:cs="Times New Roman"/>
          <w:i/>
          <w:iCs/>
          <w:sz w:val="24"/>
          <w:szCs w:val="24"/>
        </w:rPr>
        <w:t>legalmente constituídos</w:t>
      </w:r>
      <w:r w:rsidR="00122FBF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2D6D9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D6D90">
        <w:rPr>
          <w:rFonts w:ascii="Times New Roman" w:hAnsi="Times New Roman" w:cs="Times New Roman"/>
          <w:i/>
          <w:iCs/>
          <w:sz w:val="24"/>
          <w:szCs w:val="24"/>
        </w:rPr>
        <w:t xml:space="preserve">à época, </w:t>
      </w:r>
      <w:r w:rsidRPr="002D6D90">
        <w:rPr>
          <w:rFonts w:ascii="Times New Roman" w:hAnsi="Times New Roman" w:cs="Times New Roman"/>
          <w:i/>
          <w:iCs/>
          <w:sz w:val="24"/>
          <w:szCs w:val="24"/>
        </w:rPr>
        <w:t xml:space="preserve">para </w:t>
      </w:r>
      <w:r w:rsidR="00122FBF">
        <w:rPr>
          <w:rFonts w:ascii="Times New Roman" w:hAnsi="Times New Roman" w:cs="Times New Roman"/>
          <w:i/>
          <w:iCs/>
          <w:sz w:val="24"/>
          <w:szCs w:val="24"/>
        </w:rPr>
        <w:t>a remessa de amostras de</w:t>
      </w:r>
      <w:r w:rsidRPr="002D6D90">
        <w:rPr>
          <w:rFonts w:ascii="Times New Roman" w:hAnsi="Times New Roman" w:cs="Times New Roman"/>
          <w:i/>
          <w:iCs/>
          <w:sz w:val="24"/>
          <w:szCs w:val="24"/>
        </w:rPr>
        <w:t xml:space="preserve"> patrimônio genético brasileir</w:t>
      </w:r>
      <w:r w:rsidR="00737E5C" w:rsidRPr="002D6D90">
        <w:rPr>
          <w:rFonts w:ascii="Times New Roman" w:hAnsi="Times New Roman" w:cs="Times New Roman"/>
          <w:i/>
          <w:iCs/>
          <w:sz w:val="24"/>
          <w:szCs w:val="24"/>
        </w:rPr>
        <w:t>o</w:t>
      </w:r>
      <w:bookmarkEnd w:id="0"/>
    </w:p>
    <w:p w14:paraId="150802C5" w14:textId="77777777" w:rsidR="00001DF0" w:rsidRPr="002D6D90" w:rsidRDefault="00001DF0">
      <w:pPr>
        <w:pStyle w:val="Corpo"/>
        <w:jc w:val="both"/>
        <w:rPr>
          <w:rFonts w:ascii="Times New Roman" w:hAnsi="Times New Roman" w:cs="Times New Roman"/>
          <w:sz w:val="24"/>
          <w:szCs w:val="24"/>
        </w:rPr>
      </w:pPr>
    </w:p>
    <w:p w14:paraId="6F5F09D1" w14:textId="77777777" w:rsidR="00001DF0" w:rsidRPr="002D6D90" w:rsidRDefault="00001DF0">
      <w:pPr>
        <w:pStyle w:val="Corpo"/>
        <w:jc w:val="both"/>
        <w:rPr>
          <w:rFonts w:ascii="Times New Roman" w:hAnsi="Times New Roman" w:cs="Times New Roman"/>
          <w:sz w:val="24"/>
          <w:szCs w:val="24"/>
        </w:rPr>
      </w:pPr>
    </w:p>
    <w:p w14:paraId="2C08975B" w14:textId="77777777" w:rsidR="00C57232" w:rsidRPr="002D6D90" w:rsidRDefault="00737E5C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6D90">
        <w:rPr>
          <w:rFonts w:ascii="Times New Roman" w:hAnsi="Times New Roman" w:cs="Times New Roman"/>
          <w:sz w:val="24"/>
          <w:szCs w:val="24"/>
        </w:rPr>
        <w:t xml:space="preserve">O </w:t>
      </w:r>
      <w:r w:rsidRPr="002D6D90">
        <w:rPr>
          <w:rFonts w:ascii="Times New Roman" w:hAnsi="Times New Roman" w:cs="Times New Roman"/>
          <w:b/>
          <w:bCs/>
          <w:sz w:val="24"/>
          <w:szCs w:val="24"/>
        </w:rPr>
        <w:t>CONSELHO DE GESTÃO DO PATRIMÔNIO GENÉTICO</w:t>
      </w:r>
      <w:r w:rsidRPr="002D6D90">
        <w:rPr>
          <w:rFonts w:ascii="Times New Roman" w:hAnsi="Times New Roman" w:cs="Times New Roman"/>
          <w:sz w:val="24"/>
          <w:szCs w:val="24"/>
        </w:rPr>
        <w:t>, no uso de suas atribuições que lhe conferem a Lei nº 13.123, de 20 de maio de 2015; o Decreto nº 8.772, de 11 de maio de 2016; e do seu Regimento Interno, aprovado pela Portaria MMA nº 427, de 29 de setembro de 2016, resolve:</w:t>
      </w:r>
    </w:p>
    <w:p w14:paraId="60A33E6C" w14:textId="77777777" w:rsidR="002D6D90" w:rsidRPr="002D6D90" w:rsidRDefault="002D6D90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19E9032" w14:textId="77777777" w:rsidR="002D6D90" w:rsidRDefault="002D6D90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6D9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rt. 1º </w:t>
      </w:r>
      <w:r w:rsidR="00122FBF">
        <w:rPr>
          <w:rFonts w:ascii="Times New Roman" w:hAnsi="Times New Roman" w:cs="Times New Roman"/>
          <w:sz w:val="24"/>
          <w:szCs w:val="24"/>
        </w:rPr>
        <w:t>Reconhecer que p</w:t>
      </w:r>
      <w:r>
        <w:rPr>
          <w:rFonts w:ascii="Times New Roman" w:hAnsi="Times New Roman" w:cs="Times New Roman"/>
          <w:sz w:val="24"/>
          <w:szCs w:val="24"/>
        </w:rPr>
        <w:t xml:space="preserve">ermanecem válidos </w:t>
      </w:r>
      <w:r w:rsidRPr="002D6D90">
        <w:rPr>
          <w:rFonts w:ascii="Times New Roman" w:hAnsi="Times New Roman" w:cs="Times New Roman"/>
          <w:sz w:val="24"/>
          <w:szCs w:val="24"/>
        </w:rPr>
        <w:t xml:space="preserve">os Termos de Transferência de Material (TTMs), Guias de Remessa ou outros documentos </w:t>
      </w:r>
      <w:r w:rsidR="00122FBF">
        <w:rPr>
          <w:rFonts w:ascii="Times New Roman" w:hAnsi="Times New Roman" w:cs="Times New Roman"/>
          <w:sz w:val="24"/>
          <w:szCs w:val="24"/>
        </w:rPr>
        <w:t>legalmente constituídos</w:t>
      </w:r>
      <w:r w:rsidRPr="002D6D90">
        <w:rPr>
          <w:rFonts w:ascii="Times New Roman" w:hAnsi="Times New Roman" w:cs="Times New Roman"/>
          <w:sz w:val="24"/>
          <w:szCs w:val="24"/>
        </w:rPr>
        <w:t xml:space="preserve">, à época, para </w:t>
      </w:r>
      <w:r w:rsidR="00122FBF">
        <w:rPr>
          <w:rFonts w:ascii="Times New Roman" w:hAnsi="Times New Roman" w:cs="Times New Roman"/>
          <w:sz w:val="24"/>
          <w:szCs w:val="24"/>
        </w:rPr>
        <w:t xml:space="preserve">a remessa de amostras de </w:t>
      </w:r>
      <w:r w:rsidRPr="002D6D90">
        <w:rPr>
          <w:rFonts w:ascii="Times New Roman" w:hAnsi="Times New Roman" w:cs="Times New Roman"/>
          <w:sz w:val="24"/>
          <w:szCs w:val="24"/>
        </w:rPr>
        <w:t>patrimônio genético brasileiro</w:t>
      </w:r>
      <w:r w:rsidR="00122FBF">
        <w:rPr>
          <w:rFonts w:ascii="Times New Roman" w:hAnsi="Times New Roman" w:cs="Times New Roman"/>
          <w:sz w:val="24"/>
          <w:szCs w:val="24"/>
        </w:rPr>
        <w:t xml:space="preserve"> para o exterior</w:t>
      </w:r>
      <w:del w:id="1" w:author="Manuela da Silva" w:date="2018-06-12T10:56:00Z">
        <w:r w:rsidR="00B93E88" w:rsidDel="008E7A67">
          <w:rPr>
            <w:rFonts w:ascii="Times New Roman" w:hAnsi="Times New Roman" w:cs="Times New Roman"/>
            <w:sz w:val="24"/>
            <w:szCs w:val="24"/>
          </w:rPr>
          <w:delText>; observada a data de validade expressamente prevista nos documentos</w:delText>
        </w:r>
      </w:del>
      <w:r>
        <w:rPr>
          <w:rFonts w:ascii="Times New Roman" w:hAnsi="Times New Roman" w:cs="Times New Roman"/>
          <w:sz w:val="24"/>
          <w:szCs w:val="24"/>
        </w:rPr>
        <w:t>.</w:t>
      </w:r>
    </w:p>
    <w:p w14:paraId="6B0EBBA2" w14:textId="77777777" w:rsidR="002D6D90" w:rsidRDefault="002D6D90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F411E3A" w14:textId="77777777" w:rsidR="00122FBF" w:rsidRDefault="00122FBF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1º </w:t>
      </w:r>
      <w:r w:rsidR="00B93E88">
        <w:rPr>
          <w:rFonts w:ascii="Times New Roman" w:hAnsi="Times New Roman" w:cs="Times New Roman"/>
          <w:sz w:val="24"/>
          <w:szCs w:val="24"/>
        </w:rPr>
        <w:t xml:space="preserve">Consideram-se </w:t>
      </w:r>
      <w:ins w:id="2" w:author="Manuela da Silva" w:date="2018-06-12T10:55:00Z">
        <w:r w:rsidR="008E7A67">
          <w:rPr>
            <w:rFonts w:ascii="Times New Roman" w:hAnsi="Times New Roman" w:cs="Times New Roman"/>
            <w:sz w:val="24"/>
            <w:szCs w:val="24"/>
          </w:rPr>
          <w:t>também válidos</w:t>
        </w:r>
      </w:ins>
      <w:del w:id="3" w:author="Manuela da Silva" w:date="2018-06-12T10:55:00Z">
        <w:r w:rsidR="00B93E88" w:rsidDel="008E7A67">
          <w:rPr>
            <w:rFonts w:ascii="Times New Roman" w:hAnsi="Times New Roman" w:cs="Times New Roman"/>
            <w:sz w:val="24"/>
            <w:szCs w:val="24"/>
          </w:rPr>
          <w:delText>expirados</w:delText>
        </w:r>
      </w:del>
      <w:r w:rsidR="00B93E88">
        <w:rPr>
          <w:rFonts w:ascii="Times New Roman" w:hAnsi="Times New Roman" w:cs="Times New Roman"/>
          <w:sz w:val="24"/>
          <w:szCs w:val="24"/>
        </w:rPr>
        <w:t xml:space="preserve"> os documentos </w:t>
      </w:r>
      <w:r>
        <w:rPr>
          <w:rFonts w:ascii="Times New Roman" w:hAnsi="Times New Roman" w:cs="Times New Roman"/>
          <w:sz w:val="24"/>
          <w:szCs w:val="24"/>
        </w:rPr>
        <w:t xml:space="preserve">a que se refere o </w:t>
      </w:r>
      <w:r w:rsidRPr="00B93E88">
        <w:rPr>
          <w:rFonts w:ascii="Times New Roman" w:hAnsi="Times New Roman" w:cs="Times New Roman"/>
          <w:b/>
          <w:sz w:val="24"/>
          <w:szCs w:val="24"/>
        </w:rPr>
        <w:t>caput</w:t>
      </w:r>
      <w:r w:rsidR="00B93E88" w:rsidRPr="00B93E88">
        <w:rPr>
          <w:rFonts w:ascii="Times New Roman" w:hAnsi="Times New Roman" w:cs="Times New Roman"/>
          <w:sz w:val="24"/>
          <w:szCs w:val="24"/>
        </w:rPr>
        <w:t xml:space="preserve"> que</w:t>
      </w:r>
      <w:r w:rsidR="00B93E88">
        <w:rPr>
          <w:rFonts w:ascii="Times New Roman" w:hAnsi="Times New Roman" w:cs="Times New Roman"/>
          <w:sz w:val="24"/>
          <w:szCs w:val="24"/>
        </w:rPr>
        <w:t xml:space="preserve"> não tenham previsão expressa de data de validade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3171F5" w14:textId="77777777" w:rsidR="00122FBF" w:rsidRDefault="00122FBF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3EDAA82" w14:textId="2A841997" w:rsidR="002D6D90" w:rsidRDefault="002D6D90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="00B93E8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º As amostras </w:t>
      </w:r>
      <w:r w:rsidR="00004411">
        <w:rPr>
          <w:rFonts w:ascii="Times New Roman" w:hAnsi="Times New Roman" w:cs="Times New Roman"/>
          <w:sz w:val="24"/>
          <w:szCs w:val="24"/>
        </w:rPr>
        <w:t xml:space="preserve">de patrimônio genético brasileiro </w:t>
      </w:r>
      <w:ins w:id="4" w:author="Thiago Augusto Zeidan Vilela de Araujo" w:date="2018-06-11T17:13:00Z">
        <w:r w:rsidR="00520E01">
          <w:rPr>
            <w:rFonts w:ascii="Times New Roman" w:hAnsi="Times New Roman" w:cs="Times New Roman"/>
            <w:sz w:val="24"/>
            <w:szCs w:val="24"/>
          </w:rPr>
          <w:t>remetidas</w:t>
        </w:r>
      </w:ins>
      <w:del w:id="5" w:author="Thiago Augusto Zeidan Vilela de Araujo" w:date="2018-06-11T17:13:00Z">
        <w:r w:rsidDel="00520E01">
          <w:rPr>
            <w:rFonts w:ascii="Times New Roman" w:hAnsi="Times New Roman" w:cs="Times New Roman"/>
            <w:sz w:val="24"/>
            <w:szCs w:val="24"/>
          </w:rPr>
          <w:delText>enviadas ou recebidas</w:delText>
        </w:r>
      </w:del>
      <w:r>
        <w:rPr>
          <w:rFonts w:ascii="Times New Roman" w:hAnsi="Times New Roman" w:cs="Times New Roman"/>
          <w:sz w:val="24"/>
          <w:szCs w:val="24"/>
        </w:rPr>
        <w:t xml:space="preserve"> legalmente </w:t>
      </w:r>
      <w:del w:id="6" w:author="Manuela da Silva" w:date="2018-06-12T15:24:00Z">
        <w:r w:rsidDel="00062907">
          <w:rPr>
            <w:rFonts w:ascii="Times New Roman" w:hAnsi="Times New Roman" w:cs="Times New Roman"/>
            <w:sz w:val="24"/>
            <w:szCs w:val="24"/>
          </w:rPr>
          <w:delText xml:space="preserve">antes da publicação da Lei nº 13.123, de 2015, </w:delText>
        </w:r>
      </w:del>
      <w:bookmarkStart w:id="7" w:name="_GoBack"/>
      <w:bookmarkEnd w:id="7"/>
      <w:r>
        <w:rPr>
          <w:rFonts w:ascii="Times New Roman" w:hAnsi="Times New Roman" w:cs="Times New Roman"/>
          <w:sz w:val="24"/>
          <w:szCs w:val="24"/>
        </w:rPr>
        <w:t xml:space="preserve">com base nos documentos a que se refere o </w:t>
      </w:r>
      <w:r w:rsidRPr="00004411">
        <w:rPr>
          <w:rFonts w:ascii="Times New Roman" w:hAnsi="Times New Roman" w:cs="Times New Roman"/>
          <w:b/>
          <w:sz w:val="24"/>
          <w:szCs w:val="24"/>
        </w:rPr>
        <w:t>caput</w:t>
      </w:r>
      <w:r>
        <w:rPr>
          <w:rFonts w:ascii="Times New Roman" w:hAnsi="Times New Roman" w:cs="Times New Roman"/>
          <w:sz w:val="24"/>
          <w:szCs w:val="24"/>
        </w:rPr>
        <w:t xml:space="preserve"> são consideradas regulares</w:t>
      </w:r>
      <w:ins w:id="8" w:author="Thiago Augusto Zeidan Vilela de Araujo" w:date="2018-06-11T17:13:00Z">
        <w:del w:id="9" w:author="Manuela da Silva" w:date="2018-06-12T10:56:00Z">
          <w:r w:rsidR="00520E01" w:rsidDel="008E7A67">
            <w:rPr>
              <w:rFonts w:ascii="Times New Roman" w:hAnsi="Times New Roman" w:cs="Times New Roman"/>
              <w:sz w:val="24"/>
              <w:szCs w:val="24"/>
            </w:rPr>
            <w:delText>, ainda que tais documentos sejam considerados expirados, nos termos do § 1º</w:delText>
          </w:r>
        </w:del>
      </w:ins>
      <w:r>
        <w:rPr>
          <w:rFonts w:ascii="Times New Roman" w:hAnsi="Times New Roman" w:cs="Times New Roman"/>
          <w:sz w:val="24"/>
          <w:szCs w:val="24"/>
        </w:rPr>
        <w:t>.</w:t>
      </w:r>
    </w:p>
    <w:p w14:paraId="3FB30349" w14:textId="77777777" w:rsidR="00004411" w:rsidRDefault="00004411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191DAFD" w14:textId="77777777" w:rsidR="00004411" w:rsidRDefault="00122FBF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r w:rsidR="00004411">
        <w:rPr>
          <w:rFonts w:ascii="Times New Roman" w:hAnsi="Times New Roman" w:cs="Times New Roman"/>
          <w:sz w:val="24"/>
          <w:szCs w:val="24"/>
        </w:rPr>
        <w:t>2º Esta Resolução entra em vigor na data de sua publicação.</w:t>
      </w:r>
    </w:p>
    <w:p w14:paraId="638B0316" w14:textId="77777777" w:rsidR="00B31FDA" w:rsidRDefault="00B31FDA" w:rsidP="00B31FDA">
      <w:pPr>
        <w:pStyle w:val="Corpo"/>
        <w:jc w:val="both"/>
        <w:rPr>
          <w:rFonts w:ascii="Times New Roman" w:hAnsi="Times New Roman" w:cs="Times New Roman"/>
          <w:sz w:val="24"/>
          <w:szCs w:val="24"/>
        </w:rPr>
      </w:pPr>
    </w:p>
    <w:p w14:paraId="67024166" w14:textId="77777777" w:rsidR="00B31FDA" w:rsidRDefault="00B31FDA" w:rsidP="00B31FDA">
      <w:pPr>
        <w:pStyle w:val="Corpo"/>
        <w:jc w:val="both"/>
        <w:rPr>
          <w:rFonts w:ascii="Times New Roman" w:hAnsi="Times New Roman" w:cs="Times New Roman"/>
          <w:sz w:val="24"/>
          <w:szCs w:val="24"/>
        </w:rPr>
      </w:pPr>
    </w:p>
    <w:p w14:paraId="5C93E129" w14:textId="77777777" w:rsidR="00B31FDA" w:rsidRDefault="00B31FDA" w:rsidP="00B31FDA">
      <w:pPr>
        <w:pStyle w:val="Corpo"/>
        <w:jc w:val="both"/>
        <w:rPr>
          <w:rFonts w:ascii="Times New Roman" w:hAnsi="Times New Roman" w:cs="Times New Roman"/>
          <w:sz w:val="24"/>
          <w:szCs w:val="24"/>
        </w:rPr>
      </w:pPr>
    </w:p>
    <w:p w14:paraId="3031CC72" w14:textId="77777777" w:rsidR="00B31FDA" w:rsidRPr="00B31FDA" w:rsidRDefault="00B31FDA" w:rsidP="00B31FDA">
      <w:pPr>
        <w:pStyle w:val="Corp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FDA">
        <w:rPr>
          <w:rFonts w:ascii="Times New Roman" w:hAnsi="Times New Roman" w:cs="Times New Roman"/>
          <w:b/>
          <w:sz w:val="24"/>
          <w:szCs w:val="24"/>
        </w:rPr>
        <w:t>RAFAEL DE SÁ MARQUES</w:t>
      </w:r>
    </w:p>
    <w:p w14:paraId="017CF022" w14:textId="77777777" w:rsidR="00B31FDA" w:rsidRDefault="00B31FDA" w:rsidP="00B31FDA">
      <w:pPr>
        <w:pStyle w:val="Corp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3114FD1A" w14:textId="77777777" w:rsidR="00B31FDA" w:rsidRPr="002D6D90" w:rsidRDefault="00B31FDA" w:rsidP="00B31FDA">
      <w:pPr>
        <w:pStyle w:val="Corp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Conselho de Gestão do Patrimônio Genético</w:t>
      </w:r>
    </w:p>
    <w:sectPr w:rsidR="00B31FDA" w:rsidRPr="002D6D90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0BB4E" w14:textId="77777777" w:rsidR="00E5541C" w:rsidRDefault="00E5541C">
      <w:r>
        <w:separator/>
      </w:r>
    </w:p>
  </w:endnote>
  <w:endnote w:type="continuationSeparator" w:id="0">
    <w:p w14:paraId="0F6CBE18" w14:textId="77777777" w:rsidR="00E5541C" w:rsidRDefault="00E55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BC8A8" w14:textId="77777777" w:rsidR="00001DF0" w:rsidRDefault="00001D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4FABD" w14:textId="77777777" w:rsidR="00E5541C" w:rsidRDefault="00E5541C">
      <w:r>
        <w:separator/>
      </w:r>
    </w:p>
  </w:footnote>
  <w:footnote w:type="continuationSeparator" w:id="0">
    <w:p w14:paraId="161F549A" w14:textId="77777777" w:rsidR="00E5541C" w:rsidRDefault="00E55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21A04" w14:textId="77777777" w:rsidR="00001DF0" w:rsidRDefault="00001DF0"/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nuela da Silva">
    <w15:presenceInfo w15:providerId="AD" w15:userId="S-1-5-21-1653763090-2092855735-1367788944-3547"/>
  </w15:person>
  <w15:person w15:author="Thiago Augusto Zeidan Vilela de Araujo">
    <w15:presenceInfo w15:providerId="AD" w15:userId="S-1-5-21-10562335-2982657715-2242529834-57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DF0"/>
    <w:rsid w:val="00001DF0"/>
    <w:rsid w:val="00004411"/>
    <w:rsid w:val="00062907"/>
    <w:rsid w:val="001104CF"/>
    <w:rsid w:val="00122FBF"/>
    <w:rsid w:val="002024F8"/>
    <w:rsid w:val="002B4FDA"/>
    <w:rsid w:val="002C7CBD"/>
    <w:rsid w:val="002D6D90"/>
    <w:rsid w:val="00372ACE"/>
    <w:rsid w:val="00402920"/>
    <w:rsid w:val="00433151"/>
    <w:rsid w:val="00497029"/>
    <w:rsid w:val="00520E01"/>
    <w:rsid w:val="00690C9B"/>
    <w:rsid w:val="00737E5C"/>
    <w:rsid w:val="00766DDA"/>
    <w:rsid w:val="007A0B6A"/>
    <w:rsid w:val="008025DF"/>
    <w:rsid w:val="008A4750"/>
    <w:rsid w:val="008B04A6"/>
    <w:rsid w:val="008E7A67"/>
    <w:rsid w:val="009158C7"/>
    <w:rsid w:val="00937D48"/>
    <w:rsid w:val="009E4567"/>
    <w:rsid w:val="00A07528"/>
    <w:rsid w:val="00A21745"/>
    <w:rsid w:val="00B31FDA"/>
    <w:rsid w:val="00B93E88"/>
    <w:rsid w:val="00C57232"/>
    <w:rsid w:val="00D01408"/>
    <w:rsid w:val="00D35DAD"/>
    <w:rsid w:val="00D66909"/>
    <w:rsid w:val="00D972AA"/>
    <w:rsid w:val="00DA0ED2"/>
    <w:rsid w:val="00E036E1"/>
    <w:rsid w:val="00E5541C"/>
    <w:rsid w:val="00E7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7DBC7"/>
  <w15:docId w15:val="{51CC9F5B-B9F3-411E-A24D-19853FDCB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72AC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2ACE"/>
    <w:rPr>
      <w:rFonts w:ascii="Segoe UI" w:hAnsi="Segoe UI" w:cs="Segoe UI"/>
      <w:sz w:val="18"/>
      <w:szCs w:val="18"/>
      <w:lang w:val="en-US"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8E7A6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E7A6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E7A67"/>
    <w:rPr>
      <w:lang w:val="en-US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E7A6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E7A67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221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da Silva</dc:creator>
  <cp:lastModifiedBy>Manuela da Silva</cp:lastModifiedBy>
  <cp:revision>5</cp:revision>
  <cp:lastPrinted>2018-06-12T12:31:00Z</cp:lastPrinted>
  <dcterms:created xsi:type="dcterms:W3CDTF">2018-06-12T13:57:00Z</dcterms:created>
  <dcterms:modified xsi:type="dcterms:W3CDTF">2018-06-12T18:27:00Z</dcterms:modified>
</cp:coreProperties>
</file>